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84304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1-27T10:55:00Z">
            <w:r w:rsidR="008A7DBF" w:rsidDel="005F3426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1-27T10:55:00Z">
            <w:r w:rsidR="005F3426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E36E67" w:rsidP="00977107">
            <w:pPr>
              <w:pStyle w:val="Hlavika"/>
            </w:pPr>
            <w:r>
              <w:t xml:space="preserve">Návrh </w:t>
            </w:r>
            <w:ins w:id="2" w:author="Gombosová Erika" w:date="2015-12-07T14:52:00Z">
              <w:r w:rsidR="00C525D0">
                <w:t xml:space="preserve">čiastkovej správy z kontroly/Návrh </w:t>
              </w:r>
            </w:ins>
            <w:r>
              <w:t>správy z kontroly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B2BC6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12B94" w:rsidRPr="006F6AAD" w:rsidRDefault="00C12B94" w:rsidP="00C12B94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3" w:author="Tibor Barna" w:date="2015-12-17T09:02:00Z">
                  <w:r w:rsidRPr="001A033F" w:rsidDel="001A033F">
                    <w:rPr>
                      <w:szCs w:val="20"/>
                    </w:rPr>
                    <w:delText>17.12.2014</w:delText>
                  </w:r>
                </w:del>
                <w:ins w:id="4" w:author="Tibor Barna" w:date="2016-02-11T11:09:00Z">
                  <w:r w:rsidR="00B60ECA">
                    <w:rPr>
                      <w:szCs w:val="20"/>
                    </w:rPr>
                    <w:t>11.02.2016</w:t>
                  </w:r>
                </w:ins>
              </w:p>
            </w:sdtContent>
          </w:sdt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InsRangeStart w:id="5" w:author="Gombosová Erika" w:date="2015-11-27T10:56:00Z"/>
          <w:sdt>
            <w:sdtPr>
              <w:rPr>
                <w:szCs w:val="20"/>
                <w:rPrChange w:id="6" w:author="Tibor Barna" w:date="2016-02-11T11:09:00Z">
                  <w:rPr>
                    <w:szCs w:val="20"/>
                    <w:highlight w:val="yellow"/>
                  </w:rPr>
                </w:rPrChange>
              </w:rPr>
              <w:id w:val="169996421"/>
              <w:placeholder>
                <w:docPart w:val="693199BEF3A04A5682DE6DB03A879BF3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>
              <w:rPr>
                <w:rPrChange w:id="7" w:author="Tibor Barna" w:date="2016-02-11T11:09:00Z">
                  <w:rPr/>
                </w:rPrChange>
              </w:rPr>
            </w:sdtEndPr>
            <w:sdtContent>
              <w:customXmlInsRangeEnd w:id="5"/>
              <w:p w:rsidR="005F3426" w:rsidRPr="00B60ECA" w:rsidRDefault="005F3426" w:rsidP="005F3426">
                <w:pPr>
                  <w:tabs>
                    <w:tab w:val="center" w:pos="4536"/>
                    <w:tab w:val="right" w:pos="9072"/>
                  </w:tabs>
                  <w:rPr>
                    <w:ins w:id="8" w:author="Gombosová Erika" w:date="2015-11-27T10:56:00Z"/>
                    <w:szCs w:val="20"/>
                    <w:rPrChange w:id="9" w:author="Tibor Barna" w:date="2016-02-11T11:09:00Z">
                      <w:rPr>
                        <w:ins w:id="10" w:author="Gombosová Erika" w:date="2015-11-27T10:56:00Z"/>
                        <w:szCs w:val="20"/>
                        <w:highlight w:val="yellow"/>
                      </w:rPr>
                    </w:rPrChange>
                  </w:rPr>
                </w:pPr>
                <w:ins w:id="11" w:author="Gombosová Erika" w:date="2015-11-27T10:56:00Z">
                  <w:del w:id="12" w:author="Tibor Barna" w:date="2016-02-11T11:09:00Z">
                    <w:r w:rsidRPr="00B60ECA" w:rsidDel="00B60ECA">
                      <w:rPr>
                        <w:szCs w:val="20"/>
                        <w:rPrChange w:id="13" w:author="Tibor Barna" w:date="2016-02-11T11:09:00Z">
                          <w:rPr>
                            <w:szCs w:val="20"/>
                            <w:highlight w:val="yellow"/>
                          </w:rPr>
                        </w:rPrChange>
                      </w:rPr>
                      <w:delText>01.01.2016</w:delText>
                    </w:r>
                  </w:del>
                </w:ins>
                <w:ins w:id="14" w:author="Tibor Barna" w:date="2016-02-11T11:09:00Z">
                  <w:r w:rsidR="00B60ECA" w:rsidRPr="00B60ECA">
                    <w:rPr>
                      <w:szCs w:val="20"/>
                      <w:rPrChange w:id="15" w:author="Tibor Barna" w:date="2016-02-11T11:09:00Z">
                        <w:rPr>
                          <w:szCs w:val="20"/>
                          <w:highlight w:val="yellow"/>
                        </w:rPr>
                      </w:rPrChange>
                    </w:rPr>
                    <w:t>11.02.2016</w:t>
                  </w:r>
                </w:ins>
              </w:p>
              <w:customXmlInsRangeStart w:id="16" w:author="Gombosová Erika" w:date="2015-11-27T10:56:00Z"/>
            </w:sdtContent>
          </w:sdt>
          <w:customXmlInsRangeEnd w:id="16"/>
          <w:p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ins w:id="17" w:author="Gombosová Erika" w:date="2015-11-27T10:56:00Z">
              <w:r w:rsidRPr="00C12B94">
                <w:rPr>
                  <w:szCs w:val="20"/>
                </w:rPr>
                <w:t xml:space="preserve"> </w:t>
              </w:r>
            </w:ins>
            <w:del w:id="18" w:author="Gombosová Erika" w:date="2015-11-27T10:56:00Z">
              <w:r w:rsidR="00C12B94" w:rsidRPr="00C12B94" w:rsidDel="005F3426">
                <w:rPr>
                  <w:szCs w:val="20"/>
                </w:rPr>
                <w:delText>17.12.2014</w:delText>
              </w:r>
            </w:del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F14440">
        <w:tc>
          <w:tcPr>
            <w:tcW w:w="9212" w:type="dxa"/>
            <w:shd w:val="clear" w:color="auto" w:fill="B2A1C7" w:themeFill="accent4" w:themeFillTint="99"/>
          </w:tcPr>
          <w:p w:rsidR="006153EE" w:rsidRPr="006153EE" w:rsidRDefault="006153EE" w:rsidP="00A764E4">
            <w:pPr>
              <w:pStyle w:val="Nzov"/>
              <w:jc w:val="center"/>
            </w:pPr>
            <w:r w:rsidRPr="006153EE">
              <w:lastRenderedPageBreak/>
              <w:t xml:space="preserve">Návrh </w:t>
            </w:r>
            <w:customXmlInsRangeStart w:id="19" w:author="Gombosová Erika" w:date="2015-12-07T15:43:00Z"/>
            <w:sdt>
              <w:sdtPr>
                <w:id w:val="548193999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customXmlInsRangeEnd w:id="19"/>
                <w:ins w:id="20" w:author="Gombosová Erika" w:date="2015-12-10T15:50:00Z">
                  <w:r w:rsidR="00F0179A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21" w:author="Gombosová Erika" w:date="2015-12-07T15:43:00Z"/>
              </w:sdtContent>
            </w:sdt>
            <w:customXmlInsRangeEnd w:id="21"/>
            <w:del w:id="22" w:author="Gombosová Erika" w:date="2015-12-07T15:43:00Z">
              <w:r w:rsidRPr="006153EE" w:rsidDel="00A764E4">
                <w:delText>správy z</w:delText>
              </w:r>
            </w:del>
            <w:del w:id="23" w:author="Gombosová Erika" w:date="2015-12-07T14:49:00Z">
              <w:r w:rsidRPr="006153EE" w:rsidDel="00516DBA">
                <w:delText> </w:delText>
              </w:r>
            </w:del>
            <w:del w:id="24" w:author="Gombosová Erika" w:date="2015-12-07T15:43:00Z">
              <w:r w:rsidRPr="006153EE" w:rsidDel="00A764E4">
                <w:delText>kontroly</w:delText>
              </w:r>
            </w:del>
            <w:del w:id="25" w:author="Gombosová Erika" w:date="2015-12-07T14:49:00Z">
              <w:r w:rsidRPr="006153EE" w:rsidDel="00516DBA">
                <w:delText xml:space="preserve"> </w:delText>
              </w:r>
            </w:del>
          </w:p>
        </w:tc>
      </w:tr>
    </w:tbl>
    <w:p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ins w:id="26" w:author="Gombosová Erika" w:date="2015-11-27T12:55:00Z">
        <w:r w:rsidR="006F6AAD">
          <w:rPr>
            <w:sz w:val="20"/>
            <w:szCs w:val="20"/>
          </w:rPr>
          <w:t>22</w:t>
        </w:r>
      </w:ins>
      <w:del w:id="27" w:author="Gombosová Erika" w:date="2015-11-27T12:55:00Z">
        <w:r w:rsidDel="006F6AAD">
          <w:rPr>
            <w:sz w:val="20"/>
            <w:szCs w:val="20"/>
          </w:rPr>
          <w:delText>9b</w:delText>
        </w:r>
      </w:del>
      <w:ins w:id="28" w:author="Gombosová Erika" w:date="2015-11-27T12:55:00Z">
        <w:r w:rsidR="006F6AAD">
          <w:rPr>
            <w:sz w:val="20"/>
            <w:szCs w:val="20"/>
          </w:rPr>
          <w:t xml:space="preserve"> ods. </w:t>
        </w:r>
      </w:ins>
      <w:ins w:id="29" w:author="Gombosová Erika" w:date="2015-11-27T13:00:00Z">
        <w:r w:rsidR="006F6AAD">
          <w:rPr>
            <w:sz w:val="20"/>
            <w:szCs w:val="20"/>
          </w:rPr>
          <w:t>1</w:t>
        </w:r>
      </w:ins>
      <w:del w:id="30" w:author="Gombosová Erika" w:date="2015-11-27T12:55:00Z">
        <w:r w:rsidDel="006F6AAD">
          <w:rPr>
            <w:sz w:val="20"/>
            <w:szCs w:val="20"/>
          </w:rPr>
          <w:delText xml:space="preserve"> a § 9c</w:delText>
        </w:r>
      </w:del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ins w:id="31" w:author="Gombosová Erika" w:date="2015-12-10T15:50:00Z">
        <w:r w:rsidR="00F0179A">
          <w:rPr>
            <w:sz w:val="20"/>
            <w:szCs w:val="20"/>
          </w:rPr>
          <w:t>357</w:t>
        </w:r>
        <w:del w:id="32" w:author="Tibor Barna" w:date="2016-02-02T20:32:00Z">
          <w:r w:rsidR="00F0179A" w:rsidDel="001129B0">
            <w:rPr>
              <w:sz w:val="20"/>
              <w:szCs w:val="20"/>
            </w:rPr>
            <w:delText>/</w:delText>
          </w:r>
        </w:del>
      </w:ins>
      <w:del w:id="33" w:author="Gombosová Erika" w:date="2015-11-27T13:01:00Z">
        <w:r w:rsidRPr="00F0179A" w:rsidDel="006F6AAD">
          <w:rPr>
            <w:sz w:val="20"/>
            <w:szCs w:val="20"/>
          </w:rPr>
          <w:delText>502</w:delText>
        </w:r>
      </w:del>
      <w:r w:rsidRPr="005B7546">
        <w:rPr>
          <w:sz w:val="20"/>
          <w:szCs w:val="20"/>
        </w:rPr>
        <w:t>/20</w:t>
      </w:r>
      <w:ins w:id="34" w:author="Gombosová Erika" w:date="2015-12-09T13:38:00Z">
        <w:r w:rsidR="00E7732B">
          <w:rPr>
            <w:sz w:val="20"/>
            <w:szCs w:val="20"/>
          </w:rPr>
          <w:t>15</w:t>
        </w:r>
      </w:ins>
      <w:del w:id="35" w:author="Gombosová Erika" w:date="2015-12-09T13:38:00Z">
        <w:r w:rsidRPr="005B7546" w:rsidDel="00E7732B">
          <w:rPr>
            <w:sz w:val="20"/>
            <w:szCs w:val="20"/>
          </w:rPr>
          <w:delText>01</w:delText>
        </w:r>
      </w:del>
      <w:r w:rsidRPr="005B7546">
        <w:rPr>
          <w:sz w:val="20"/>
          <w:szCs w:val="20"/>
        </w:rPr>
        <w:t xml:space="preserve"> Z. z. o finančnej kontrole a </w:t>
      </w:r>
      <w:del w:id="36" w:author="Gombosová Erika" w:date="2015-11-27T13:01:00Z">
        <w:r w:rsidRPr="005B7546" w:rsidDel="006F6AAD">
          <w:rPr>
            <w:sz w:val="20"/>
            <w:szCs w:val="20"/>
          </w:rPr>
          <w:delText>vnútornom</w:delText>
        </w:r>
      </w:del>
      <w:r w:rsidRPr="005B7546">
        <w:rPr>
          <w:sz w:val="20"/>
          <w:szCs w:val="20"/>
        </w:rPr>
        <w:t xml:space="preserve"> audite a o zmene a doplnení niektorých zákonov</w:t>
      </w:r>
      <w:r>
        <w:rPr>
          <w:sz w:val="20"/>
          <w:szCs w:val="20"/>
        </w:rPr>
        <w:t xml:space="preserve"> </w:t>
      </w:r>
      <w:del w:id="37" w:author="Gombosová Erika" w:date="2015-11-27T13:01:00Z">
        <w:r w:rsidDel="006F6AAD">
          <w:rPr>
            <w:sz w:val="20"/>
            <w:szCs w:val="20"/>
          </w:rPr>
          <w:delText>v znení neskorších predpisov</w:delText>
        </w:r>
      </w:del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ins w:id="38" w:author="Gombosová Erika" w:date="2015-11-27T11:04:00Z">
              <w:r w:rsidR="00077D8F">
                <w:rPr>
                  <w:b/>
                </w:rPr>
                <w:t xml:space="preserve"> </w:t>
              </w:r>
            </w:ins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:rsidR="00416268" w:rsidRPr="001E79DB" w:rsidRDefault="00416268" w:rsidP="007A1173"/>
        </w:tc>
      </w:tr>
      <w:tr w:rsidR="006153EE" w:rsidRPr="006153EE" w:rsidTr="006153EE">
        <w:tc>
          <w:tcPr>
            <w:tcW w:w="9212" w:type="dxa"/>
          </w:tcPr>
          <w:p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ins w:id="39" w:author="Gombosová Erika" w:date="2016-01-05T09:59:00Z">
              <w:r w:rsidR="002A4710">
                <w:rPr>
                  <w:b/>
                </w:rPr>
                <w:t>/</w:t>
              </w:r>
              <w:r w:rsidR="002A4710">
                <w:t xml:space="preserve"> </w:t>
              </w:r>
              <w:r w:rsidR="002A4710" w:rsidRPr="002A4710">
                <w:rPr>
                  <w:b/>
                </w:rPr>
                <w:t>Právoplatnosť rozhodnutia o schválení žiadosti o NFP</w:t>
              </w:r>
            </w:ins>
            <w:r w:rsidRPr="006153EE">
              <w:rPr>
                <w:b/>
              </w:rPr>
              <w:t>:</w:t>
            </w:r>
          </w:p>
          <w:p w:rsidR="00416268" w:rsidRPr="001E79DB" w:rsidRDefault="00416268" w:rsidP="007A1173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A3101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</w:p>
        </w:tc>
      </w:tr>
    </w:tbl>
    <w:p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:rsidR="00416268" w:rsidRPr="001E79DB" w:rsidRDefault="00416268" w:rsidP="006130AF"/>
        </w:tc>
      </w:tr>
      <w:tr w:rsidR="006153EE" w:rsidRPr="006153EE" w:rsidTr="006153EE">
        <w:tc>
          <w:tcPr>
            <w:tcW w:w="9212" w:type="dxa"/>
          </w:tcPr>
          <w:p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:rsidR="00416268" w:rsidRPr="001E79DB" w:rsidRDefault="00416268" w:rsidP="006130AF"/>
        </w:tc>
      </w:tr>
      <w:tr w:rsidR="002C0286" w:rsidRPr="006153EE" w:rsidTr="006153EE">
        <w:tc>
          <w:tcPr>
            <w:tcW w:w="9212" w:type="dxa"/>
          </w:tcPr>
          <w:p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r>
              <w:rPr>
                <w:rStyle w:val="Odkaznapoznmkupodiarou"/>
                <w:b/>
              </w:rPr>
              <w:footnoteReference w:id="1"/>
            </w:r>
            <w:r>
              <w:rPr>
                <w:b/>
              </w:rPr>
              <w:t xml:space="preserve">: </w:t>
            </w:r>
          </w:p>
          <w:p w:rsidR="002C0286" w:rsidRPr="002C0286" w:rsidRDefault="002C0286" w:rsidP="00D82EE2"/>
        </w:tc>
      </w:tr>
      <w:tr w:rsidR="00D82EE2" w:rsidRPr="006153EE" w:rsidTr="006153EE">
        <w:tc>
          <w:tcPr>
            <w:tcW w:w="9212" w:type="dxa"/>
          </w:tcPr>
          <w:p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2"/>
            </w:r>
            <w:r w:rsidRPr="00F14440">
              <w:rPr>
                <w:b/>
              </w:rPr>
              <w:t xml:space="preserve"> (ak je relevantné):</w:t>
            </w:r>
          </w:p>
          <w:p w:rsidR="00D82EE2" w:rsidRPr="00D82EE2" w:rsidRDefault="00D82EE2" w:rsidP="006130AF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B62BEA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B6399C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del w:id="40" w:author="Gombosová Erika" w:date="2015-11-27T11:10:00Z">
              <w:r w:rsidRPr="003E1630" w:rsidDel="00077D8F">
                <w:rPr>
                  <w:b/>
                </w:rPr>
                <w:delText xml:space="preserve"> </w:delText>
              </w:r>
            </w:del>
            <w:ins w:id="41" w:author="Gombosová Erika" w:date="2015-11-27T11:10:00Z">
              <w:r w:rsidR="00077D8F">
                <w:rPr>
                  <w:b/>
                </w:rPr>
                <w:t> </w:t>
              </w:r>
            </w:ins>
            <w:r w:rsidRPr="003E1630">
              <w:rPr>
                <w:b/>
              </w:rPr>
              <w:t>priezvisko kontrolovanej osoby</w:t>
            </w:r>
            <w:r>
              <w:rPr>
                <w:rStyle w:val="Odkaznapoznmkupodiarou"/>
                <w:b/>
              </w:rPr>
              <w:footnoteReference w:id="3"/>
            </w:r>
            <w:r w:rsidRPr="003E1630">
              <w:rPr>
                <w:b/>
              </w:rPr>
              <w:t>:</w:t>
            </w:r>
          </w:p>
          <w:p w:rsidR="00FE3DC6" w:rsidRPr="00FE3DC6" w:rsidRDefault="00FE3DC6" w:rsidP="005C0BE0"/>
        </w:tc>
      </w:tr>
      <w:tr w:rsidR="00F14440" w:rsidRPr="00F14440" w:rsidTr="00F14440">
        <w:tc>
          <w:tcPr>
            <w:tcW w:w="9212" w:type="dxa"/>
          </w:tcPr>
          <w:p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lastRenderedPageBreak/>
              <w:t>Sídlo kontrolovanej osoby:</w:t>
            </w:r>
          </w:p>
          <w:p w:rsidR="00416268" w:rsidRPr="001E79DB" w:rsidRDefault="00416268" w:rsidP="005C0BE0"/>
        </w:tc>
      </w:tr>
    </w:tbl>
    <w:p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4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del w:id="42" w:author="Gombosová Erika" w:date="2015-11-27T11:10:00Z">
              <w:r w:rsidRPr="00F14440" w:rsidDel="00077D8F">
                <w:rPr>
                  <w:b/>
                </w:rPr>
                <w:delText xml:space="preserve"> </w:delText>
              </w:r>
            </w:del>
            <w:ins w:id="43" w:author="Gombosová Erika" w:date="2015-11-27T11:10:00Z">
              <w:r w:rsidR="00077D8F">
                <w:rPr>
                  <w:b/>
                </w:rPr>
                <w:t> </w:t>
              </w:r>
            </w:ins>
            <w:r w:rsidRPr="00F14440">
              <w:rPr>
                <w:b/>
              </w:rPr>
              <w:t>priezvisko tretej osoby:</w:t>
            </w:r>
          </w:p>
          <w:p w:rsidR="00416268" w:rsidRPr="001E79DB" w:rsidRDefault="00416268" w:rsidP="00F60CC5"/>
        </w:tc>
      </w:tr>
      <w:tr w:rsidR="00F14440" w:rsidRPr="00F14440" w:rsidTr="00F14440">
        <w:tc>
          <w:tcPr>
            <w:tcW w:w="9212" w:type="dxa"/>
          </w:tcPr>
          <w:p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:rsidTr="00416268">
        <w:tc>
          <w:tcPr>
            <w:tcW w:w="9212" w:type="dxa"/>
            <w:shd w:val="clear" w:color="auto" w:fill="B2A1C7" w:themeFill="accent4" w:themeFillTint="99"/>
          </w:tcPr>
          <w:p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del w:id="44" w:author="Gombosová Erika" w:date="2015-11-27T11:10:00Z">
              <w:r w:rsidDel="00077D8F">
                <w:rPr>
                  <w:b/>
                </w:rPr>
                <w:delText> </w:delText>
              </w:r>
            </w:del>
            <w:ins w:id="45" w:author="Gombosová Erika" w:date="2015-11-27T11:10:00Z">
              <w:r w:rsidR="00077D8F">
                <w:rPr>
                  <w:b/>
                </w:rPr>
                <w:t> </w:t>
              </w:r>
            </w:ins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 w:rsidRPr="00F14440"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Pr="00F14440">
              <w:rPr>
                <w:rStyle w:val="Odkaznapoznmkupodiarou"/>
                <w:b/>
              </w:rPr>
              <w:footnoteReference w:id="6"/>
            </w:r>
            <w:r w:rsidRPr="00F14440">
              <w:rPr>
                <w:b/>
              </w:rPr>
              <w:t>:</w:t>
            </w:r>
          </w:p>
          <w:p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077D8F" w:rsidRPr="00F14440" w:rsidTr="00F14440">
        <w:trPr>
          <w:ins w:id="49" w:author="Gombosová Erika" w:date="2015-11-27T11:10:00Z"/>
        </w:trPr>
        <w:tc>
          <w:tcPr>
            <w:tcW w:w="9212" w:type="dxa"/>
          </w:tcPr>
          <w:p w:rsidR="00077D8F" w:rsidRDefault="00077D8F" w:rsidP="007B0989">
            <w:pPr>
              <w:rPr>
                <w:ins w:id="50" w:author="Gombosová Erika" w:date="2015-12-02T08:29:00Z"/>
                <w:b/>
              </w:rPr>
            </w:pPr>
            <w:ins w:id="51" w:author="Gombosová Erika" w:date="2015-11-27T11:10:00Z">
              <w:r>
                <w:rPr>
                  <w:b/>
                </w:rPr>
                <w:t>Cieľ kontroly:</w:t>
              </w:r>
            </w:ins>
          </w:p>
          <w:p w:rsidR="00BC56AC" w:rsidRPr="00F14440" w:rsidRDefault="00BC56AC" w:rsidP="007B0989">
            <w:pPr>
              <w:rPr>
                <w:ins w:id="52" w:author="Gombosová Erika" w:date="2015-11-27T11:10:00Z"/>
                <w:b/>
              </w:rPr>
            </w:pP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Pr="00F14440">
              <w:rPr>
                <w:rStyle w:val="Odkaznapoznmkupodiarou"/>
                <w:b/>
              </w:rPr>
              <w:footnoteReference w:id="7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Pr="00F14440">
              <w:rPr>
                <w:rStyle w:val="Odkaznapoznmkupodiarou"/>
                <w:b/>
              </w:rPr>
              <w:footnoteReference w:id="8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1E79DB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 xml:space="preserve">Forma výkonu kontroly: </w:t>
            </w:r>
          </w:p>
          <w:p w:rsidR="00F14440" w:rsidRPr="00F14440" w:rsidRDefault="00B60ECA" w:rsidP="00E7732B">
            <w:customXmlInsRangeStart w:id="54" w:author="Gombosová Erika" w:date="2015-12-09T13:35:00Z"/>
            <w:sdt>
              <w:sdtPr>
                <w:id w:val="66397604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InsRangeEnd w:id="54"/>
                <w:ins w:id="55" w:author="Gombosová Erika" w:date="2015-12-09T13:35:00Z">
                  <w:r w:rsidR="00E7732B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56" w:author="Gombosová Erika" w:date="2015-12-09T13:35:00Z"/>
              </w:sdtContent>
            </w:sdt>
            <w:customXmlInsRangeEnd w:id="56"/>
            <w:del w:id="57" w:author="Gombosová Erika" w:date="2015-12-09T13:36:00Z">
              <w:r w:rsidR="00F14440" w:rsidRPr="00F14440" w:rsidDel="00E7732B">
                <w:delText>Administratívna kontrola/</w:delText>
              </w:r>
            </w:del>
            <w:del w:id="58" w:author="Gombosová Erika" w:date="2015-12-09T13:35:00Z">
              <w:r w:rsidR="00F14440" w:rsidRPr="00F14440" w:rsidDel="00E7732B">
                <w:delText>K</w:delText>
              </w:r>
            </w:del>
            <w:del w:id="59" w:author="Gombosová Erika" w:date="2015-12-09T13:36:00Z">
              <w:r w:rsidR="00F14440" w:rsidRPr="00F14440" w:rsidDel="00E7732B">
                <w:delText>ontrola na mieste</w:delText>
              </w:r>
              <w:r w:rsidR="00F14440" w:rsidRPr="00F14440" w:rsidDel="00E7732B">
                <w:rPr>
                  <w:rStyle w:val="Odkaznapoznmkupodiarou"/>
                  <w:b/>
                </w:rPr>
                <w:footnoteReference w:id="9"/>
              </w:r>
            </w:del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r w:rsidRPr="00F14440">
              <w:rPr>
                <w:rStyle w:val="Odkaznapoznmkupodiarou"/>
                <w:b/>
              </w:rPr>
              <w:footnoteReference w:id="10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 prostriedkov</w:t>
            </w:r>
            <w:r w:rsidRPr="00F14440">
              <w:rPr>
                <w:rStyle w:val="Odkaznapoznmkupodiarou"/>
                <w:b/>
              </w:rPr>
              <w:footnoteReference w:id="11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Opis zistených nedostatkov</w:t>
            </w:r>
            <w:r w:rsidRPr="00F14440">
              <w:rPr>
                <w:rStyle w:val="Odkaznapoznmkupodiarou"/>
                <w:b/>
              </w:rPr>
              <w:footnoteReference w:id="12"/>
            </w:r>
            <w:r w:rsidRPr="00F14440">
              <w:rPr>
                <w:b/>
              </w:rPr>
              <w:t xml:space="preserve"> spolu s návrhmi opatrení na nápravu zistených nedostatkov a na odstránenie príčin ich vzniku:</w:t>
            </w:r>
          </w:p>
          <w:p w:rsidR="00416268" w:rsidRPr="001E79DB" w:rsidRDefault="00416268" w:rsidP="007B0989"/>
        </w:tc>
      </w:tr>
      <w:tr w:rsidR="00590968" w:rsidRPr="00F14440" w:rsidTr="00F14440">
        <w:tc>
          <w:tcPr>
            <w:tcW w:w="9212" w:type="dxa"/>
          </w:tcPr>
          <w:p w:rsidR="00590968" w:rsidRDefault="00590968" w:rsidP="007B0989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 predložená prijímateľom/partnerom v žiadosti o platbu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>:</w:t>
            </w:r>
          </w:p>
          <w:p w:rsidR="00590968" w:rsidRPr="00590968" w:rsidRDefault="00590968" w:rsidP="007B0989"/>
        </w:tc>
      </w:tr>
      <w:tr w:rsidR="003A6698" w:rsidRPr="00F14440" w:rsidTr="00F14440">
        <w:tc>
          <w:tcPr>
            <w:tcW w:w="9212" w:type="dxa"/>
          </w:tcPr>
          <w:p w:rsidR="003A6698" w:rsidRDefault="003A6698" w:rsidP="003A6698">
            <w:pPr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>:</w:t>
            </w:r>
          </w:p>
          <w:p w:rsidR="003A6698" w:rsidRPr="003A6698" w:rsidRDefault="003A6698" w:rsidP="00590968"/>
        </w:tc>
      </w:tr>
      <w:tr w:rsidR="00590968" w:rsidRPr="00F14440" w:rsidTr="00F14440">
        <w:tc>
          <w:tcPr>
            <w:tcW w:w="9212" w:type="dxa"/>
          </w:tcPr>
          <w:p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>
              <w:rPr>
                <w:rStyle w:val="Odkaznapoznmkupodiarou"/>
                <w:b/>
              </w:rPr>
              <w:footnoteReference w:id="15"/>
            </w:r>
            <w:r>
              <w:rPr>
                <w:b/>
              </w:rPr>
              <w:t xml:space="preserve">: </w:t>
            </w:r>
          </w:p>
          <w:p w:rsidR="00590968" w:rsidRPr="00590968" w:rsidRDefault="00590968" w:rsidP="00590968"/>
        </w:tc>
      </w:tr>
      <w:tr w:rsidR="00F14440" w:rsidRPr="00F14440" w:rsidTr="00F14440">
        <w:tc>
          <w:tcPr>
            <w:tcW w:w="9212" w:type="dxa"/>
          </w:tcPr>
          <w:p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>
              <w:rPr>
                <w:rStyle w:val="Odkaznapoznmkupodiarou"/>
                <w:b/>
              </w:rPr>
              <w:footnoteReference w:id="16"/>
            </w:r>
            <w:r w:rsidR="00416268">
              <w:rPr>
                <w:b/>
              </w:rPr>
              <w:t>:</w:t>
            </w:r>
          </w:p>
          <w:p w:rsidR="00416268" w:rsidRPr="001E79DB" w:rsidRDefault="00416268" w:rsidP="007B0989"/>
        </w:tc>
      </w:tr>
      <w:tr w:rsidR="00F14440" w:rsidRPr="00F14440" w:rsidTr="00F14440">
        <w:tc>
          <w:tcPr>
            <w:tcW w:w="9212" w:type="dxa"/>
          </w:tcPr>
          <w:p w:rsidR="00F14440" w:rsidRDefault="00F14440" w:rsidP="007B0989">
            <w:pPr>
              <w:rPr>
                <w:ins w:id="69" w:author="Gombosová Erika" w:date="2015-12-10T18:03:00Z"/>
                <w:b/>
              </w:rPr>
            </w:pPr>
            <w:r w:rsidRPr="00F14440">
              <w:rPr>
                <w:b/>
              </w:rPr>
              <w:t xml:space="preserve">Závery z  kontroly, vrátane vyjadrenia o súlade finančnej operácie alebo jej časti so skutočnosťami </w:t>
            </w:r>
            <w:r w:rsidRPr="00790657">
              <w:rPr>
                <w:b/>
              </w:rPr>
              <w:t xml:space="preserve">uvedenými § </w:t>
            </w:r>
            <w:ins w:id="70" w:author="Gombosová Erika" w:date="2015-12-02T09:22:00Z">
              <w:r w:rsidR="009C7629" w:rsidRPr="00790657">
                <w:rPr>
                  <w:b/>
                  <w:rPrChange w:id="71" w:author="Gombosová Erika" w:date="2015-12-10T18:11:00Z">
                    <w:rPr>
                      <w:b/>
                      <w:highlight w:val="yellow"/>
                    </w:rPr>
                  </w:rPrChange>
                </w:rPr>
                <w:t>6</w:t>
              </w:r>
            </w:ins>
            <w:ins w:id="72" w:author="Gombosová Erika" w:date="2015-12-10T18:04:00Z">
              <w:r w:rsidR="00115886" w:rsidRPr="00790657">
                <w:rPr>
                  <w:b/>
                  <w:rPrChange w:id="73" w:author="Gombosová Erika" w:date="2015-12-10T18:11:00Z">
                    <w:rPr>
                      <w:b/>
                      <w:highlight w:val="yellow"/>
                    </w:rPr>
                  </w:rPrChange>
                </w:rPr>
                <w:t xml:space="preserve"> ods. 4</w:t>
              </w:r>
            </w:ins>
            <w:del w:id="74" w:author="Gombosová Erika" w:date="2015-12-02T09:22:00Z">
              <w:r w:rsidRPr="00790657" w:rsidDel="009C7629">
                <w:rPr>
                  <w:b/>
                </w:rPr>
                <w:delText>9 ods. 1</w:delText>
              </w:r>
            </w:del>
            <w:r w:rsidRPr="00790657">
              <w:rPr>
                <w:b/>
              </w:rPr>
              <w:t xml:space="preserve"> zákona</w:t>
            </w:r>
            <w:r w:rsidRPr="00F14440">
              <w:rPr>
                <w:b/>
              </w:rPr>
              <w:t xml:space="preserve"> o finančnej kontrole</w:t>
            </w:r>
            <w:r w:rsidRPr="00F14440">
              <w:rPr>
                <w:rStyle w:val="Odkaznapoznmkupodiarou"/>
                <w:b/>
              </w:rPr>
              <w:footnoteReference w:id="17"/>
            </w:r>
            <w:ins w:id="76" w:author="Gombosová Erika" w:date="2015-12-09T13:58:00Z">
              <w:r w:rsidR="009D551C">
                <w:rPr>
                  <w:b/>
                </w:rPr>
                <w:t xml:space="preserve"> podľa § 7 ods. 3 zákona o finančnej kontrole</w:t>
              </w:r>
            </w:ins>
            <w:r w:rsidRPr="00F14440">
              <w:rPr>
                <w:b/>
              </w:rPr>
              <w:t>:</w:t>
            </w:r>
          </w:p>
          <w:p w:rsidR="00115886" w:rsidRDefault="00115886" w:rsidP="00115886">
            <w:pPr>
              <w:rPr>
                <w:ins w:id="77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78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79" w:author="Gombosová Erika" w:date="2015-12-11T08:11:00Z"/>
                <w:b/>
              </w:rPr>
            </w:pPr>
          </w:p>
          <w:p w:rsidR="00632C0C" w:rsidRDefault="00632C0C" w:rsidP="00115886">
            <w:pPr>
              <w:rPr>
                <w:ins w:id="80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81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82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83" w:author="Gombosová Erika" w:date="2015-12-10T18:05:00Z"/>
                <w:b/>
              </w:rPr>
            </w:pPr>
          </w:p>
          <w:p w:rsidR="00115886" w:rsidRDefault="00115886" w:rsidP="00115886">
            <w:pPr>
              <w:rPr>
                <w:ins w:id="84" w:author="Gombosová Erika" w:date="2015-12-10T18:03:00Z"/>
                <w:b/>
              </w:rPr>
            </w:pPr>
            <w:ins w:id="85" w:author="Gombosová Erika" w:date="2015-12-10T18:03:00Z">
              <w:r>
                <w:rPr>
                  <w:b/>
                </w:rPr>
                <w:t>VYJADRENIE:</w:t>
              </w:r>
            </w:ins>
          </w:p>
          <w:p w:rsidR="00115886" w:rsidDel="00115886" w:rsidRDefault="00115886" w:rsidP="007B0989">
            <w:pPr>
              <w:rPr>
                <w:del w:id="86" w:author="Gombosová Erika" w:date="2015-12-10T18:05:00Z"/>
                <w:b/>
              </w:rPr>
            </w:pPr>
          </w:p>
          <w:p w:rsidR="006B35C5" w:rsidRPr="009254A5" w:rsidRDefault="006B35C5" w:rsidP="006B35C5">
            <w:pPr>
              <w:rPr>
                <w:ins w:id="87" w:author="Gombosová Erika" w:date="2015-12-15T13:25:00Z"/>
                <w:szCs w:val="24"/>
              </w:rPr>
            </w:pPr>
            <w:ins w:id="88" w:author="Gombosová Erika" w:date="2015-12-15T13:25:00Z">
              <w:r w:rsidRPr="00B64015">
                <w:rPr>
                  <w:szCs w:val="24"/>
                </w:rPr>
                <w:t xml:space="preserve">Na základe overených skutočností potvrdzujem, že  </w:t>
              </w:r>
            </w:ins>
            <w:customXmlInsRangeStart w:id="89" w:author="Gombosová Erika" w:date="2015-12-15T13:25:00Z"/>
            <w:sdt>
              <w:sdtPr>
                <w:rPr>
                  <w:szCs w:val="24"/>
                </w:rPr>
                <w:id w:val="-335158929"/>
                <w:placeholder>
                  <w:docPart w:val="32EF9DE441034B8390BE910E4D90B2BA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InsRangeEnd w:id="89"/>
                <w:ins w:id="90" w:author="Gombosová Erika" w:date="2015-12-15T13:25:00Z">
                  <w:r w:rsidRPr="00B64015">
                    <w:rPr>
                      <w:szCs w:val="24"/>
                    </w:rPr>
                    <w:t>Vyberte položku.</w:t>
                  </w:r>
                </w:ins>
                <w:customXmlInsRangeStart w:id="91" w:author="Gombosová Erika" w:date="2015-12-15T13:25:00Z"/>
              </w:sdtContent>
            </w:sdt>
            <w:customXmlInsRangeEnd w:id="91"/>
            <w:ins w:id="92" w:author="Gombosová Erika" w:date="2015-12-15T13:25:00Z">
              <w:r w:rsidRPr="00B64015">
                <w:rPr>
                  <w:szCs w:val="24"/>
                </w:rPr>
                <w:t xml:space="preserve">   </w:t>
              </w:r>
            </w:ins>
          </w:p>
          <w:p w:rsidR="00416268" w:rsidRPr="001E79DB" w:rsidRDefault="00416268" w:rsidP="007B0989"/>
        </w:tc>
      </w:tr>
      <w:tr w:rsidR="00AC13D9" w:rsidRPr="00F14440" w:rsidTr="00F14440">
        <w:tc>
          <w:tcPr>
            <w:tcW w:w="9212" w:type="dxa"/>
          </w:tcPr>
          <w:p w:rsidR="00AC13D9" w:rsidRDefault="00AC13D9" w:rsidP="007B0989">
            <w:pPr>
              <w:rPr>
                <w:ins w:id="93" w:author="Gombosová Erika" w:date="2015-12-10T15:57:00Z"/>
                <w:b/>
              </w:rPr>
            </w:pPr>
            <w:r>
              <w:rPr>
                <w:b/>
              </w:rPr>
              <w:t xml:space="preserve">Informácia o vykonaní </w:t>
            </w:r>
            <w:del w:id="94" w:author="Gombosová Erika" w:date="2015-12-02T08:35:00Z">
              <w:r w:rsidDel="00BC56AC">
                <w:rPr>
                  <w:b/>
                </w:rPr>
                <w:delText>vnútornej administratívnej</w:delText>
              </w:r>
            </w:del>
            <w:ins w:id="95" w:author="Gombosová Erika" w:date="2015-12-02T08:35:00Z">
              <w:r w:rsidR="00BC56AC">
                <w:rPr>
                  <w:b/>
                </w:rPr>
                <w:t>finančnej</w:t>
              </w:r>
            </w:ins>
            <w:r>
              <w:rPr>
                <w:b/>
              </w:rPr>
              <w:t xml:space="preserve"> kontroly</w:t>
            </w:r>
            <w:r w:rsidR="00BA56AD">
              <w:rPr>
                <w:b/>
              </w:rPr>
              <w:t xml:space="preserve"> v zmysle § </w:t>
            </w:r>
            <w:ins w:id="96" w:author="Gombosová Erika" w:date="2015-12-02T08:35:00Z">
              <w:r w:rsidR="00BC56AC">
                <w:rPr>
                  <w:b/>
                </w:rPr>
                <w:t>6</w:t>
              </w:r>
            </w:ins>
            <w:ins w:id="97" w:author="Gombosová Erika" w:date="2015-12-10T18:05:00Z">
              <w:r w:rsidR="00115886">
                <w:rPr>
                  <w:b/>
                </w:rPr>
                <w:t xml:space="preserve"> ods. 4 </w:t>
              </w:r>
            </w:ins>
            <w:del w:id="98" w:author="Gombosová Erika" w:date="2015-12-02T08:35:00Z">
              <w:r w:rsidR="00BA56AD" w:rsidDel="00BC56AC">
                <w:rPr>
                  <w:b/>
                </w:rPr>
                <w:delText>9</w:delText>
              </w:r>
            </w:del>
            <w:del w:id="99" w:author="Gombosová Erika" w:date="2015-12-02T08:32:00Z">
              <w:r w:rsidR="00BA56AD" w:rsidDel="00BC56AC">
                <w:rPr>
                  <w:b/>
                </w:rPr>
                <w:delText>a</w:delText>
              </w:r>
            </w:del>
            <w:r w:rsidR="00BA56AD">
              <w:rPr>
                <w:b/>
              </w:rPr>
              <w:t xml:space="preserve"> zákona o finančnej kontrole</w:t>
            </w:r>
            <w:r>
              <w:rPr>
                <w:rStyle w:val="Odkaznapoznmkupodiarou"/>
                <w:b/>
              </w:rPr>
              <w:footnoteReference w:id="18"/>
            </w:r>
            <w:r>
              <w:rPr>
                <w:b/>
              </w:rPr>
              <w:t xml:space="preserve">: </w:t>
            </w:r>
          </w:p>
          <w:p w:rsidR="002C3071" w:rsidDel="00115886" w:rsidRDefault="002C3071" w:rsidP="007B0989">
            <w:pPr>
              <w:rPr>
                <w:del w:id="103" w:author="Gombosová Erika" w:date="2015-12-10T18:06:00Z"/>
                <w:b/>
              </w:rPr>
            </w:pPr>
          </w:p>
          <w:p w:rsidR="00115886" w:rsidRPr="00AC13D9" w:rsidRDefault="00115886"/>
        </w:tc>
      </w:tr>
      <w:tr w:rsidR="00F14440" w:rsidRPr="00F14440" w:rsidTr="00F14440">
        <w:tc>
          <w:tcPr>
            <w:tcW w:w="9212" w:type="dxa"/>
          </w:tcPr>
          <w:p w:rsidR="00416268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>Zoznam dokladov a iných písomností vzťahujúcich sa k predmetu kontroly</w:t>
            </w:r>
            <w:r w:rsidRPr="00F14440">
              <w:rPr>
                <w:rStyle w:val="Odkaznapoznmkupodiarou"/>
                <w:b/>
              </w:rPr>
              <w:footnoteReference w:id="19"/>
            </w:r>
            <w:r w:rsidRPr="00F14440">
              <w:rPr>
                <w:b/>
              </w:rPr>
              <w:t>:</w:t>
            </w:r>
          </w:p>
          <w:p w:rsidR="00632C0C" w:rsidRDefault="00632C0C" w:rsidP="00453306">
            <w:pPr>
              <w:tabs>
                <w:tab w:val="left" w:pos="8385"/>
              </w:tabs>
              <w:rPr>
                <w:ins w:id="104" w:author="Gombosová Erika" w:date="2015-12-11T08:10:00Z"/>
                <w:b/>
              </w:rPr>
            </w:pPr>
          </w:p>
          <w:p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príloh preukazujúcich nedostatky zistené kontrolou</w:t>
            </w:r>
            <w:r w:rsidRPr="00F14440">
              <w:rPr>
                <w:rStyle w:val="Odkaznapoznmkupodiarou"/>
                <w:b/>
              </w:rPr>
              <w:footnoteReference w:id="20"/>
            </w:r>
            <w:r w:rsidRPr="00F14440">
              <w:rPr>
                <w:b/>
              </w:rPr>
              <w:t xml:space="preserve">: </w:t>
            </w:r>
          </w:p>
          <w:p w:rsidR="00416268" w:rsidRDefault="00416268" w:rsidP="00453306">
            <w:pPr>
              <w:rPr>
                <w:ins w:id="106" w:author="Gombosová Erika" w:date="2015-12-11T08:10:00Z"/>
              </w:rPr>
            </w:pPr>
          </w:p>
          <w:p w:rsidR="00632C0C" w:rsidRPr="001E79DB" w:rsidRDefault="00632C0C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r w:rsidRPr="00F14440">
              <w:rPr>
                <w:rStyle w:val="Odkaznapoznmkupodiarou"/>
                <w:b/>
              </w:rPr>
              <w:footnoteReference w:id="21"/>
            </w:r>
            <w:r w:rsidRPr="00F14440">
              <w:rPr>
                <w:b/>
              </w:rPr>
              <w:t>:</w:t>
            </w:r>
          </w:p>
          <w:p w:rsidR="00416268" w:rsidRPr="001E79DB" w:rsidRDefault="00416268" w:rsidP="00453306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ins w:id="107" w:author="Gombosová Erika" w:date="2015-11-27T11:36:00Z">
              <w:r w:rsidR="00041D5F">
                <w:rPr>
                  <w:b/>
                </w:rPr>
                <w:t>ého zoznamu</w:t>
              </w:r>
            </w:ins>
            <w:del w:id="108" w:author="Gombosová Erika" w:date="2015-11-27T11:36:00Z">
              <w:r w:rsidRPr="00F14440" w:rsidDel="00041D5F">
                <w:rPr>
                  <w:b/>
                </w:rPr>
                <w:delText>ej správy o</w:delText>
              </w:r>
            </w:del>
            <w:r w:rsidRPr="00F14440">
              <w:rPr>
                <w:b/>
              </w:rPr>
              <w:t> splnených opatren</w:t>
            </w:r>
            <w:del w:id="109" w:author="Gombosová Erika" w:date="2015-11-27T11:36:00Z">
              <w:r w:rsidRPr="00F14440" w:rsidDel="00041D5F">
                <w:rPr>
                  <w:b/>
                </w:rPr>
                <w:delText>iach</w:delText>
              </w:r>
            </w:del>
            <w:ins w:id="110" w:author="Gombosová Erika" w:date="2015-11-27T11:36:00Z">
              <w:r w:rsidR="00041D5F">
                <w:rPr>
                  <w:b/>
                </w:rPr>
                <w:t>í</w:t>
              </w:r>
            </w:ins>
            <w:r w:rsidRPr="00F14440">
              <w:rPr>
                <w:b/>
              </w:rPr>
              <w:t xml:space="preserve"> prijatých na nápravu nedostatkov zistených kontrolou a o odstránení príčin ich vzniku</w:t>
            </w:r>
            <w:r w:rsidRPr="00F14440">
              <w:rPr>
                <w:rStyle w:val="Odkaznapoznmkupodiarou"/>
                <w:b/>
              </w:rPr>
              <w:footnoteReference w:id="22"/>
            </w:r>
            <w:r w:rsidRPr="00F14440">
              <w:rPr>
                <w:b/>
              </w:rPr>
              <w:t xml:space="preserve">: </w:t>
            </w:r>
          </w:p>
          <w:p w:rsidR="00416268" w:rsidRDefault="00416268" w:rsidP="00DD7AA4">
            <w:pPr>
              <w:rPr>
                <w:ins w:id="111" w:author="Gombosová Erika" w:date="2015-12-11T08:11:00Z"/>
              </w:rPr>
            </w:pPr>
          </w:p>
          <w:p w:rsidR="00632C0C" w:rsidRPr="001E79DB" w:rsidRDefault="00632C0C" w:rsidP="00DD7AA4"/>
        </w:tc>
      </w:tr>
      <w:tr w:rsidR="00F14440" w:rsidRPr="00F14440" w:rsidTr="00F14440">
        <w:tc>
          <w:tcPr>
            <w:tcW w:w="9212" w:type="dxa"/>
          </w:tcPr>
          <w:p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Pr="00F14440">
              <w:rPr>
                <w:rStyle w:val="Odkaznapoznmkupodiarou"/>
                <w:b/>
              </w:rPr>
              <w:footnoteReference w:id="23"/>
            </w:r>
            <w:r w:rsidRPr="00F14440">
              <w:rPr>
                <w:b/>
              </w:rPr>
              <w:t xml:space="preserve">: </w:t>
            </w:r>
          </w:p>
          <w:p w:rsidR="00416268" w:rsidRPr="001E79DB" w:rsidRDefault="00416268" w:rsidP="00DD7AA4"/>
        </w:tc>
      </w:tr>
    </w:tbl>
    <w:p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:rsidTr="003B1B5B">
        <w:tc>
          <w:tcPr>
            <w:tcW w:w="9212" w:type="dxa"/>
            <w:shd w:val="clear" w:color="auto" w:fill="B2A1C7" w:themeFill="accent4" w:themeFillTint="99"/>
          </w:tcPr>
          <w:p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  <w:r>
              <w:t>Kontrolu vykonal</w:t>
            </w:r>
            <w:r>
              <w:rPr>
                <w:rStyle w:val="Odkaznapoznmkupodiarou"/>
              </w:rPr>
              <w:footnoteReference w:id="24"/>
            </w:r>
            <w:r>
              <w:t xml:space="preserve">: </w:t>
            </w: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  <w:r>
              <w:t>Pozícia</w:t>
            </w:r>
            <w:r>
              <w:rPr>
                <w:rStyle w:val="Odkaznapoznmkupodiarou"/>
              </w:rPr>
              <w:footnoteReference w:id="25"/>
            </w:r>
            <w:r>
              <w:t>:</w:t>
            </w: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ins w:id="121" w:author="Gombosová Erika" w:date="2016-01-04T09:20:00Z">
              <w:r w:rsidR="002A44F7">
                <w:t xml:space="preserve"> </w:t>
              </w:r>
            </w:ins>
            <w:customXmlInsRangeStart w:id="122" w:author="Gombosová Erika" w:date="2016-01-04T09:21:00Z"/>
            <w:sdt>
              <w:sdt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customXmlInsRangeEnd w:id="122"/>
                <w:ins w:id="123" w:author="Gombosová Erika" w:date="2016-01-04T09:21:00Z">
                  <w:r w:rsidR="002A44F7" w:rsidRPr="000D24DB">
                    <w:rPr>
                      <w:rStyle w:val="Textzstupnhosymbolu"/>
                    </w:rPr>
                    <w:t>Vyberte položku.</w:t>
                  </w:r>
                </w:ins>
                <w:customXmlInsRangeStart w:id="124" w:author="Gombosová Erika" w:date="2016-01-04T09:21:00Z"/>
              </w:sdtContent>
            </w:sdt>
            <w:customXmlInsRangeEnd w:id="124"/>
            <w:r>
              <w:t xml:space="preserve"> </w:t>
            </w:r>
            <w:ins w:id="125" w:author="Gombosová Erika" w:date="2016-01-04T09:20:00Z">
              <w:r w:rsidR="002A44F7">
                <w:t xml:space="preserve"> </w:t>
              </w:r>
            </w:ins>
            <w:del w:id="126" w:author="Gombosová Erika" w:date="2016-01-04T09:21:00Z">
              <w:r w:rsidDel="002A44F7">
                <w:delText>správy z kontroly</w:delText>
              </w:r>
            </w:del>
            <w:r>
              <w:t>:</w:t>
            </w: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  <w:tr w:rsidR="004B6D8F" w:rsidTr="003B1B5B">
        <w:tc>
          <w:tcPr>
            <w:tcW w:w="1878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4B6D8F" w:rsidRDefault="004B6D8F" w:rsidP="003B1B5B">
            <w:pPr>
              <w:pStyle w:val="Odsekzoznamu"/>
              <w:ind w:left="0"/>
            </w:pPr>
          </w:p>
        </w:tc>
      </w:tr>
      <w:tr w:rsidR="006153EE" w:rsidTr="003B1B5B">
        <w:tc>
          <w:tcPr>
            <w:tcW w:w="1878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:rsidR="006153EE" w:rsidRDefault="006153EE" w:rsidP="003B1B5B">
            <w:pPr>
              <w:pStyle w:val="Odsekzoznamu"/>
              <w:ind w:left="0"/>
            </w:pPr>
          </w:p>
        </w:tc>
      </w:tr>
    </w:tbl>
    <w:p w:rsidR="006153EE" w:rsidRDefault="006153EE" w:rsidP="006153EE">
      <w:pPr>
        <w:pStyle w:val="Odsekzoznamu"/>
      </w:pPr>
    </w:p>
    <w:p w:rsidR="006153EE" w:rsidRPr="00736378" w:rsidRDefault="006153EE" w:rsidP="006153EE">
      <w:pPr>
        <w:rPr>
          <w:b/>
        </w:rPr>
      </w:pPr>
      <w:r w:rsidRPr="00736378">
        <w:rPr>
          <w:b/>
        </w:rPr>
        <w:t xml:space="preserve">Upozornenie: </w:t>
      </w:r>
    </w:p>
    <w:p w:rsidR="006153EE" w:rsidRDefault="00AF1058" w:rsidP="006153EE">
      <w:r>
        <w:t>Vo vybranej finančnej operácii</w:t>
      </w:r>
      <w:r w:rsidR="006153EE">
        <w:t xml:space="preserve"> alebo jej časti sa môže pokračovať až po odstránení zistených nedostatkov alebo po prijatí účinných nápravných opatrení. </w:t>
      </w:r>
    </w:p>
    <w:p w:rsidR="006153EE" w:rsidRDefault="002A5CDB" w:rsidP="006153EE">
      <w:pPr>
        <w:jc w:val="both"/>
      </w:pPr>
      <w:r>
        <w:t>S</w:t>
      </w:r>
      <w:r w:rsidR="006153EE">
        <w: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del w:id="127" w:author="Gombosová Erika" w:date="2015-12-09T14:15:00Z">
        <w:r w:rsidR="006153EE" w:rsidDel="004D5A54">
          <w:delText>Správou finančnej kontroly</w:delText>
        </w:r>
      </w:del>
      <w:ins w:id="128" w:author="Gombosová Erika" w:date="2015-12-09T14:15:00Z">
        <w:r w:rsidR="004D5A54">
          <w:t>Úradom vládneho auditu</w:t>
        </w:r>
      </w:ins>
      <w:r w:rsidR="006153EE">
        <w:t xml:space="preserve"> a pod.), vrátane zistení s finančnými dôsledkami pre </w:t>
      </w:r>
      <w:r w:rsidR="005268F3">
        <w:t xml:space="preserve">kontrolovanú osobu (napr. </w:t>
      </w:r>
      <w:r w:rsidR="006153EE">
        <w:t>prijímateľa</w:t>
      </w:r>
      <w:r w:rsidR="005268F3">
        <w:t>)</w:t>
      </w:r>
      <w:r w:rsidR="006153EE">
        <w:t>.</w:t>
      </w:r>
    </w:p>
    <w:p w:rsidR="00FD028A" w:rsidRDefault="002A5CDB" w:rsidP="00890795">
      <w:pPr>
        <w:jc w:val="both"/>
      </w:pPr>
      <w:r w:rsidRPr="0034360B">
        <w:t xml:space="preserve">Kontrola </w:t>
      </w:r>
      <w:r>
        <w:t xml:space="preserve">je skončená dňom zaslania </w:t>
      </w:r>
      <w:customXmlInsRangeStart w:id="129" w:author="Gombosová Erika" w:date="2015-12-07T15:45:00Z"/>
      <w:sdt>
        <w:sdtPr>
          <w:id w:val="2095964705"/>
          <w:placeholder>
            <w:docPart w:val="DefaultPlaceholder_1082065159"/>
          </w:placeholder>
          <w:showingPlcHdr/>
          <w:comboBox>
            <w:listItem w:value="Vyberte položku."/>
            <w:listItem w:displayText="správy z čiastkovej kontroly" w:value="správy z čiastkovej kontroly"/>
            <w:listItem w:displayText="správy z kontroly" w:value="správy z kontroly"/>
          </w:comboBox>
        </w:sdtPr>
        <w:sdtEndPr/>
        <w:sdtContent>
          <w:customXmlInsRangeEnd w:id="129"/>
          <w:ins w:id="130" w:author="Gombosová Erika" w:date="2015-12-07T15:45:00Z">
            <w:r w:rsidR="00A764E4" w:rsidRPr="000D24DB">
              <w:rPr>
                <w:rStyle w:val="Textzstupnhosymbolu"/>
              </w:rPr>
              <w:t>Vyberte položku.</w:t>
            </w:r>
          </w:ins>
          <w:customXmlInsRangeStart w:id="131" w:author="Gombosová Erika" w:date="2015-12-07T15:45:00Z"/>
        </w:sdtContent>
      </w:sdt>
      <w:customXmlInsRangeEnd w:id="131"/>
      <w:del w:id="132" w:author="Gombosová Erika" w:date="2015-12-07T15:46:00Z">
        <w:r w:rsidDel="00A764E4">
          <w:delText>správy z kontroly</w:delText>
        </w:r>
      </w:del>
      <w:r>
        <w:t xml:space="preserve"> </w:t>
      </w:r>
      <w:r w:rsidR="005268F3">
        <w:t>kontrolovanej osobe</w:t>
      </w:r>
      <w:r w:rsidR="00890795">
        <w:t xml:space="preserve"> (napr. prijímateľovi)</w:t>
      </w:r>
      <w:r>
        <w:t xml:space="preserve">. </w:t>
      </w:r>
    </w:p>
    <w:p w:rsidR="00FD028A" w:rsidRDefault="00FD028A" w:rsidP="00FD028A"/>
    <w:p w:rsidR="00FD028A" w:rsidRPr="00FD028A" w:rsidRDefault="00FD028A" w:rsidP="00FD028A">
      <w:bookmarkStart w:id="133" w:name="_GoBack"/>
      <w:bookmarkEnd w:id="133"/>
    </w:p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1A4" w:rsidRDefault="002D61A4" w:rsidP="009B44B8">
      <w:pPr>
        <w:spacing w:after="0" w:line="240" w:lineRule="auto"/>
      </w:pPr>
      <w:r>
        <w:separator/>
      </w:r>
    </w:p>
  </w:endnote>
  <w:endnote w:type="continuationSeparator" w:id="0">
    <w:p w:rsidR="002D61A4" w:rsidRDefault="002D61A4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DD2B2C" wp14:editId="1CCDE2B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6CC38D2" wp14:editId="73ACC08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60ECA">
          <w:rPr>
            <w:noProof/>
          </w:rPr>
          <w:t>6</w:t>
        </w:r>
        <w:r>
          <w:fldChar w:fldCharType="end"/>
        </w:r>
      </w:sdtContent>
    </w:sdt>
  </w:p>
  <w:p w:rsidR="00B41293" w:rsidRPr="00627EA3" w:rsidRDefault="00B41293" w:rsidP="00B41293">
    <w:pPr>
      <w:pStyle w:val="Pta"/>
    </w:pPr>
  </w:p>
  <w:p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1A4" w:rsidRDefault="002D61A4" w:rsidP="009B44B8">
      <w:pPr>
        <w:spacing w:after="0" w:line="240" w:lineRule="auto"/>
      </w:pPr>
      <w:r>
        <w:separator/>
      </w:r>
    </w:p>
  </w:footnote>
  <w:footnote w:type="continuationSeparator" w:id="0">
    <w:p w:rsidR="002D61A4" w:rsidRDefault="002D61A4" w:rsidP="009B44B8">
      <w:pPr>
        <w:spacing w:after="0" w:line="240" w:lineRule="auto"/>
      </w:pPr>
      <w:r>
        <w:continuationSeparator/>
      </w:r>
    </w:p>
  </w:footnote>
  <w:footnote w:id="1">
    <w:p w:rsidR="002C0286" w:rsidRDefault="002C0286" w:rsidP="002C0286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riadiaceho orgánu, ktorí vykonali kontrolu. </w:t>
      </w:r>
    </w:p>
  </w:footnote>
  <w:footnote w:id="2">
    <w:p w:rsidR="00D82EE2" w:rsidRDefault="00D82EE2" w:rsidP="00D82EE2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3">
    <w:p w:rsidR="0050325C" w:rsidRDefault="0050325C" w:rsidP="0050325C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</w:p>
  </w:footnote>
  <w:footnote w:id="4">
    <w:p w:rsidR="006153EE" w:rsidRDefault="006153EE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5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Platí len v prípade </w:t>
      </w:r>
      <w:ins w:id="46" w:author="Gombosová Erika" w:date="2015-12-14T19:29:00Z">
        <w:r w:rsidR="00A53D31">
          <w:t xml:space="preserve">finančnej </w:t>
        </w:r>
      </w:ins>
      <w:r>
        <w:t xml:space="preserve">kontroly na mieste (ak je </w:t>
      </w:r>
      <w:ins w:id="47" w:author="Gombosová Erika" w:date="2015-12-14T19:29:00Z">
        <w:r w:rsidR="00A53D31">
          <w:t xml:space="preserve">finančná </w:t>
        </w:r>
      </w:ins>
      <w:r>
        <w:t xml:space="preserve">kontrola na mieste vykonávaná na viacerých miestach fyzického výkonu </w:t>
      </w:r>
      <w:ins w:id="48" w:author="Gombosová Erika" w:date="2015-12-14T19:29:00Z">
        <w:r w:rsidR="00A53D31">
          <w:t xml:space="preserve">finančnej </w:t>
        </w:r>
      </w:ins>
      <w:r>
        <w:t>kontroly na mieste, RO uvedie všetky tieto miesta).</w:t>
      </w:r>
    </w:p>
  </w:footnote>
  <w:footnote w:id="6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fyzický výkon kontroly rozdelený na viacero dní, je potrebné uviesť všetky dni.  </w:t>
      </w:r>
    </w:p>
  </w:footnote>
  <w:footnote w:id="7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</w:t>
      </w:r>
      <w:r w:rsidR="00C76F6A">
        <w:t>je formou výkonu kontroly administratívna</w:t>
      </w:r>
      <w:ins w:id="53" w:author="Gombosová Erika" w:date="2015-12-02T08:42:00Z">
        <w:r w:rsidR="00C60BC5">
          <w:t xml:space="preserve"> finančná</w:t>
        </w:r>
      </w:ins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>, uvedie RO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8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môže zadefinovať bližšiu charakteristiku </w:t>
      </w:r>
      <w:r w:rsidR="00FE7389">
        <w:t>predmetu kontroly</w:t>
      </w:r>
      <w:r>
        <w:t xml:space="preserve">. </w:t>
      </w:r>
    </w:p>
  </w:footnote>
  <w:footnote w:id="9">
    <w:p w:rsidR="00F14440" w:rsidDel="00E7732B" w:rsidRDefault="00F14440" w:rsidP="006153EE">
      <w:pPr>
        <w:pStyle w:val="Textpoznmkypodiarou"/>
        <w:rPr>
          <w:del w:id="60" w:author="Gombosová Erika" w:date="2015-12-09T13:36:00Z"/>
        </w:rPr>
      </w:pPr>
      <w:del w:id="61" w:author="Gombosová Erika" w:date="2015-12-09T13:36:00Z">
        <w:r w:rsidDel="00E7732B">
          <w:rPr>
            <w:rStyle w:val="Odkaznapoznmkupodiarou"/>
          </w:rPr>
          <w:footnoteRef/>
        </w:r>
        <w:r w:rsidDel="00E7732B">
          <w:delText xml:space="preserve"> Nehodiace sa prečiarknuť. </w:delText>
        </w:r>
      </w:del>
    </w:p>
  </w:footnote>
  <w:footnote w:id="1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ins w:id="62" w:author="Gombosová Erika" w:date="2015-12-14T19:30:00Z">
        <w:r w:rsidR="00A53D31">
          <w:t xml:space="preserve">finančnej </w:t>
        </w:r>
      </w:ins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ins w:id="63" w:author="Gombosová Erika" w:date="2015-12-09T14:01:00Z">
        <w:r w:rsidR="009D551C">
          <w:t xml:space="preserve"> EŠIF</w:t>
        </w:r>
      </w:ins>
      <w:r>
        <w:t xml:space="preserve">. </w:t>
      </w:r>
    </w:p>
  </w:footnote>
  <w:footnote w:id="11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vypĺňa len v prípade </w:t>
      </w:r>
      <w:ins w:id="64" w:author="Gombosová Erika" w:date="2015-12-14T19:30:00Z">
        <w:r w:rsidR="00A53D31">
          <w:t xml:space="preserve">finančnej </w:t>
        </w:r>
      </w:ins>
      <w:r>
        <w:t xml:space="preserve">kontroly na mieste, ak nebola vykonaná 100 % kontrola deklarovaných výdavkov prijímateľa. </w:t>
      </w:r>
    </w:p>
  </w:footnote>
  <w:footnote w:id="12">
    <w:p w:rsidR="00F14440" w:rsidRDefault="00F14440" w:rsidP="00BF004E">
      <w:pPr>
        <w:pStyle w:val="Textpoznmkypodiarou"/>
      </w:pPr>
      <w:r>
        <w:rPr>
          <w:rStyle w:val="Odkaznapoznmkupodiarou"/>
        </w:rPr>
        <w:footnoteRef/>
      </w:r>
      <w:r>
        <w:t xml:space="preserve"> RO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</w:p>
  </w:footnote>
  <w:footnote w:id="13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>RO vypĺňa v prípade, ak je formou výkonu kontroly administratívna</w:t>
      </w:r>
      <w:ins w:id="65" w:author="Gombosová Erika" w:date="2015-12-02T08:45:00Z">
        <w:r w:rsidR="00C60BC5">
          <w:t xml:space="preserve"> finančná</w:t>
        </w:r>
      </w:ins>
      <w:r w:rsidR="002D23DC">
        <w:t xml:space="preserve"> kontrola ŽoP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14">
    <w:p w:rsidR="003A6698" w:rsidRDefault="003A6698" w:rsidP="003A669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</w:t>
      </w:r>
      <w:ins w:id="66" w:author="Gombosová Erika" w:date="2015-12-02T08:50:00Z">
        <w:r w:rsidR="00217DE2">
          <w:t xml:space="preserve">finančná </w:t>
        </w:r>
      </w:ins>
      <w:r w:rsidR="002D23DC">
        <w:t xml:space="preserve">kontrola ŽoP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15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>RO vypĺňa v prípade, ak je formou výkonu kontroly administratívna</w:t>
      </w:r>
      <w:ins w:id="67" w:author="Gombosová Erika" w:date="2015-12-02T08:50:00Z">
        <w:r w:rsidR="00217DE2">
          <w:t xml:space="preserve"> finančná</w:t>
        </w:r>
      </w:ins>
      <w:r w:rsidR="002D23DC">
        <w:t xml:space="preserve"> kontrola ŽoP pred jej preplatením/zúčtovaním. </w:t>
      </w:r>
      <w:r>
        <w:t xml:space="preserve"> RO uvedie sumu „spolu“ uvedenú v stĺpci č. 20</w:t>
      </w:r>
      <w:r w:rsidR="000A78F6">
        <w:t xml:space="preserve"> „Oprávnený výdavok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6">
    <w:p w:rsidR="00590968" w:rsidRDefault="0059096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D23DC">
        <w:t xml:space="preserve">RO vypĺňa v prípade, ak je formou výkonu kontroly administratívna </w:t>
      </w:r>
      <w:ins w:id="68" w:author="Gombosová Erika" w:date="2015-12-02T08:50:00Z">
        <w:r w:rsidR="00217DE2">
          <w:t xml:space="preserve">finančná </w:t>
        </w:r>
      </w:ins>
      <w:r w:rsidR="002D23DC">
        <w:t xml:space="preserve">kontrola ŽoP pred jej preplatením/zúčtovaním. </w:t>
      </w:r>
      <w:r>
        <w:t xml:space="preserve"> RO uvedie sumu „spolu“ uvedenú v stĺpci č. </w:t>
      </w:r>
      <w:r w:rsidR="002151AC">
        <w:t>21</w:t>
      </w:r>
      <w:r w:rsidR="000A78F6">
        <w:t xml:space="preserve"> „Neoprávnený výdavok (v EUR)“</w:t>
      </w:r>
      <w:r>
        <w:t>, časti B-B1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17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Ak je </w:t>
      </w:r>
      <w:r w:rsidR="002D23DC">
        <w:t>formou výkonu kontroly administratívna</w:t>
      </w:r>
      <w:ins w:id="75" w:author="Gombosová Erika" w:date="2015-12-02T08:50:00Z">
        <w:r w:rsidR="00217DE2">
          <w:t xml:space="preserve"> finančná</w:t>
        </w:r>
      </w:ins>
      <w:r w:rsidR="002D23DC">
        <w:t xml:space="preserve"> kontrola ŽoP </w:t>
      </w:r>
      <w:r w:rsidR="0056125D">
        <w:t>pred jej preplatením/zúčtovaním</w:t>
      </w:r>
      <w:r w:rsidR="002D23DC">
        <w:t>,</w:t>
      </w:r>
      <w:r>
        <w:t xml:space="preserve"> je RO povinný uviesť taktiež informáciu o tom, či je ŽoP o platbu navrhnutá na schválenie v plnej v</w:t>
      </w:r>
      <w:r w:rsidR="0056125D">
        <w:t>ýške/ schválená v zníženej sume</w:t>
      </w:r>
      <w:r>
        <w: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8">
    <w:p w:rsidR="00AC13D9" w:rsidRDefault="00AC13D9">
      <w:pPr>
        <w:pStyle w:val="Textpoznmkypodiarou"/>
      </w:pPr>
      <w:r>
        <w:rPr>
          <w:rStyle w:val="Odkaznapoznmkupodiarou"/>
        </w:rPr>
        <w:footnoteRef/>
      </w:r>
      <w:r w:rsidR="00BA56AD">
        <w:t xml:space="preserve"> RO vyplní ak </w:t>
      </w:r>
      <w:r w:rsidR="00DB4755">
        <w:t xml:space="preserve">je to </w:t>
      </w:r>
      <w:r w:rsidR="00BA56AD">
        <w:t xml:space="preserve">relevantné. RO uvedie, ktoré skutočnosti uvedené v § </w:t>
      </w:r>
      <w:ins w:id="100" w:author="Gombosová Erika" w:date="2015-12-02T08:36:00Z">
        <w:r w:rsidR="00BC56AC">
          <w:t>6</w:t>
        </w:r>
      </w:ins>
      <w:ins w:id="101" w:author="Gombosová Erika" w:date="2015-12-11T08:21:00Z">
        <w:r w:rsidR="004F5C4A">
          <w:t xml:space="preserve"> ods. 4</w:t>
        </w:r>
      </w:ins>
      <w:del w:id="102" w:author="Gombosová Erika" w:date="2015-12-02T08:36:00Z">
        <w:r w:rsidR="00BA56AD" w:rsidDel="00BC56AC">
          <w:delText>9a</w:delText>
        </w:r>
      </w:del>
      <w:r w:rsidR="00BA56AD">
        <w:t xml:space="preserve"> </w:t>
      </w:r>
      <w:r w:rsidR="00BD2955">
        <w:t xml:space="preserve">zákona o finančnej kontrole </w:t>
      </w:r>
      <w:r w:rsidR="00BA56AD">
        <w:t xml:space="preserve">overil. </w:t>
      </w:r>
    </w:p>
  </w:footnote>
  <w:footnote w:id="19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ŽoP, je postačujúce uviesť odkaz na číslo/čísla ŽoP, v ktorej sa zoznam dokladov nachádza.  </w:t>
      </w:r>
    </w:p>
  </w:footnote>
  <w:footnote w:id="20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del w:id="105" w:author="Gombosová Erika" w:date="2015-12-09T14:05:00Z">
        <w:r w:rsidDel="009D551C">
          <w:delText xml:space="preserve">RO </w:delText>
        </w:r>
      </w:del>
      <w:r>
        <w:t xml:space="preserve">uvedie názov prílohy/názvy príloh, ktoré potvrdzujú nedostatky zistené  kontrolou. </w:t>
      </w:r>
    </w:p>
  </w:footnote>
  <w:footnote w:id="21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pričom minimálna lehota je 5 pracovných dní.</w:t>
      </w:r>
    </w:p>
  </w:footnote>
  <w:footnote w:id="22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23">
    <w:p w:rsidR="00F14440" w:rsidRDefault="00F14440" w:rsidP="006153EE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24">
    <w:p w:rsidR="006153EE" w:rsidRDefault="006153EE">
      <w:pPr>
        <w:pStyle w:val="Textpoznmkypodiarou"/>
        <w:jc w:val="both"/>
        <w:pPrChange w:id="112" w:author="Gombosová Erika" w:date="2016-01-13T13:09:00Z">
          <w:pPr>
            <w:pStyle w:val="Textpoznmkypodiarou"/>
          </w:pPr>
        </w:pPrChange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854226">
        <w:t xml:space="preserve">RO uvedie meno a priezvisko osoby (zamestnancov RO), ktoré vykonali kontrolu vrátane prizvaných osôb (napr. gestor horizontálneho princípu). V prípade, ak formou výkonu kontroly je administratívna </w:t>
      </w:r>
      <w:ins w:id="113" w:author="Gombosová Erika" w:date="2016-01-13T13:25:00Z">
        <w:r w:rsidR="00854226">
          <w:t xml:space="preserve">finančná </w:t>
        </w:r>
      </w:ins>
      <w:r w:rsidR="00854226">
        <w:t xml:space="preserve">kontrola musí byť jednou z osôb vykonávajúcich kontrolu </w:t>
      </w:r>
      <w:ins w:id="114" w:author="Gombosová Erika" w:date="2016-01-13T13:25:00Z">
        <w:r w:rsidR="00854226">
          <w:t xml:space="preserve">štatutárny orgán alebo ním určený vedúci </w:t>
        </w:r>
      </w:ins>
      <w:r w:rsidR="00854226">
        <w:t xml:space="preserve">zamestnanec. </w:t>
      </w:r>
      <w:del w:id="115" w:author="Gombosová Erika" w:date="2016-01-13T13:26:00Z">
        <w:r w:rsidR="00854226" w:rsidDel="00854226">
          <w:delText xml:space="preserve"> </w:delText>
        </w:r>
      </w:del>
      <w:del w:id="116" w:author="Gombosová Erika" w:date="2016-01-13T13:09:00Z">
        <w:r w:rsidDel="007F2345">
          <w:delText xml:space="preserve">  </w:delText>
        </w:r>
      </w:del>
    </w:p>
  </w:footnote>
  <w:footnote w:id="25">
    <w:p w:rsidR="007F2345" w:rsidDel="00854226" w:rsidRDefault="006153EE">
      <w:pPr>
        <w:pStyle w:val="Textpoznmkypodiarou"/>
        <w:jc w:val="both"/>
        <w:rPr>
          <w:del w:id="117" w:author="Gombosová Erika" w:date="2016-01-13T13:26:00Z"/>
        </w:rPr>
        <w:pPrChange w:id="118" w:author="Gombosová Erika" w:date="2016-01-13T13:09:00Z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</w:p>
    <w:p w:rsidR="006153EE" w:rsidRDefault="006153EE">
      <w:pPr>
        <w:pStyle w:val="Textpoznmkypodiarou"/>
        <w:jc w:val="both"/>
        <w:pPrChange w:id="119" w:author="Gombosová Erika" w:date="2016-01-13T13:26:00Z">
          <w:pPr>
            <w:pStyle w:val="Textpoznmkypodiarou"/>
          </w:pPr>
        </w:pPrChange>
      </w:pPr>
      <w:r>
        <w:t xml:space="preserve">RO uvedie pozíciu zamestnanca RO v rámci interných predpisov. V prípade, ak formou výkonu kontroly je </w:t>
      </w:r>
      <w:r w:rsidR="004D5A54" w:rsidRPr="00F0179A">
        <w:t>a</w:t>
      </w:r>
      <w:r w:rsidRPr="000A64AB">
        <w:t>dministratívna</w:t>
      </w:r>
      <w:ins w:id="120" w:author="Gombosová Erika" w:date="2016-01-13T13:27:00Z">
        <w:r w:rsidR="00854226">
          <w:t xml:space="preserve"> finančná</w:t>
        </w:r>
      </w:ins>
      <w:r w:rsidRPr="00133E84">
        <w:t xml:space="preserve"> kontrola</w:t>
      </w:r>
      <w:r>
        <w:t xml:space="preserve"> musí byť jednou z osôb vykonávajúcich kontrolu 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422D7EA" wp14:editId="17C1F13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F9766800DDA42D2B05E79D91943CC9B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7B096B" w:rsidRDefault="007B096B" w:rsidP="007B096B">
        <w:pPr>
          <w:pStyle w:val="Hlavika"/>
          <w:jc w:val="right"/>
        </w:pPr>
        <w:del w:id="134" w:author="Tibor Barna" w:date="2016-02-11T11:09:00Z">
          <w:r w:rsidDel="00B60ECA">
            <w:rPr>
              <w:szCs w:val="20"/>
            </w:rPr>
            <w:delText>17.12.2014</w:delText>
          </w:r>
        </w:del>
        <w:ins w:id="135" w:author="Gombosová Erika" w:date="2015-12-01T16:46:00Z">
          <w:del w:id="136" w:author="Tibor Barna" w:date="2016-02-11T11:09:00Z">
            <w:r w:rsidR="002B453B" w:rsidDel="00B60ECA">
              <w:rPr>
                <w:szCs w:val="20"/>
              </w:rPr>
              <w:delText>01.01.2016</w:delText>
            </w:r>
          </w:del>
        </w:ins>
        <w:ins w:id="137" w:author="Tibor Barna" w:date="2016-02-11T11:09:00Z">
          <w:r w:rsidR="00B60ECA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41D5F"/>
    <w:rsid w:val="00055EFA"/>
    <w:rsid w:val="000614E5"/>
    <w:rsid w:val="00062525"/>
    <w:rsid w:val="0006297E"/>
    <w:rsid w:val="0006362C"/>
    <w:rsid w:val="00070A6C"/>
    <w:rsid w:val="00071B7E"/>
    <w:rsid w:val="000779F4"/>
    <w:rsid w:val="00077D8F"/>
    <w:rsid w:val="00083D74"/>
    <w:rsid w:val="000A3FE8"/>
    <w:rsid w:val="000A64AB"/>
    <w:rsid w:val="000A78F6"/>
    <w:rsid w:val="000B3C87"/>
    <w:rsid w:val="000F35B8"/>
    <w:rsid w:val="00100706"/>
    <w:rsid w:val="00105536"/>
    <w:rsid w:val="001129B0"/>
    <w:rsid w:val="00115886"/>
    <w:rsid w:val="00133E84"/>
    <w:rsid w:val="00146E93"/>
    <w:rsid w:val="00154F86"/>
    <w:rsid w:val="00167872"/>
    <w:rsid w:val="001906B2"/>
    <w:rsid w:val="00194840"/>
    <w:rsid w:val="00194E50"/>
    <w:rsid w:val="001A033F"/>
    <w:rsid w:val="001B042A"/>
    <w:rsid w:val="001B5AEB"/>
    <w:rsid w:val="001B704D"/>
    <w:rsid w:val="001D03BF"/>
    <w:rsid w:val="001E79DB"/>
    <w:rsid w:val="001F6DBD"/>
    <w:rsid w:val="002151AC"/>
    <w:rsid w:val="00217DE2"/>
    <w:rsid w:val="0024799D"/>
    <w:rsid w:val="00251623"/>
    <w:rsid w:val="00266644"/>
    <w:rsid w:val="002714E6"/>
    <w:rsid w:val="00292942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320CB7"/>
    <w:rsid w:val="003377A7"/>
    <w:rsid w:val="00373F9C"/>
    <w:rsid w:val="0039729E"/>
    <w:rsid w:val="003A3101"/>
    <w:rsid w:val="003A6698"/>
    <w:rsid w:val="003B25EA"/>
    <w:rsid w:val="003E6CC6"/>
    <w:rsid w:val="003E7F82"/>
    <w:rsid w:val="00416268"/>
    <w:rsid w:val="004450F2"/>
    <w:rsid w:val="004B6D8F"/>
    <w:rsid w:val="004D5A54"/>
    <w:rsid w:val="004F3C5E"/>
    <w:rsid w:val="004F5C4A"/>
    <w:rsid w:val="0050325C"/>
    <w:rsid w:val="005146C0"/>
    <w:rsid w:val="00516DBA"/>
    <w:rsid w:val="00517659"/>
    <w:rsid w:val="00521984"/>
    <w:rsid w:val="005268F3"/>
    <w:rsid w:val="0056125D"/>
    <w:rsid w:val="00574956"/>
    <w:rsid w:val="00575D02"/>
    <w:rsid w:val="00590968"/>
    <w:rsid w:val="005F3426"/>
    <w:rsid w:val="006022FA"/>
    <w:rsid w:val="006153EE"/>
    <w:rsid w:val="00621C3A"/>
    <w:rsid w:val="006267ED"/>
    <w:rsid w:val="006300A5"/>
    <w:rsid w:val="00632C0C"/>
    <w:rsid w:val="00643007"/>
    <w:rsid w:val="00663AAC"/>
    <w:rsid w:val="00685B08"/>
    <w:rsid w:val="006B35C5"/>
    <w:rsid w:val="006B64A6"/>
    <w:rsid w:val="006F5B6B"/>
    <w:rsid w:val="006F6AAD"/>
    <w:rsid w:val="00700482"/>
    <w:rsid w:val="00706C33"/>
    <w:rsid w:val="00790657"/>
    <w:rsid w:val="007B096B"/>
    <w:rsid w:val="007B58AD"/>
    <w:rsid w:val="007F2345"/>
    <w:rsid w:val="00835158"/>
    <w:rsid w:val="00836205"/>
    <w:rsid w:val="00846EE7"/>
    <w:rsid w:val="00854226"/>
    <w:rsid w:val="00873437"/>
    <w:rsid w:val="00884304"/>
    <w:rsid w:val="00890795"/>
    <w:rsid w:val="008A7DBF"/>
    <w:rsid w:val="008D613D"/>
    <w:rsid w:val="008E7D74"/>
    <w:rsid w:val="008F1706"/>
    <w:rsid w:val="00922D99"/>
    <w:rsid w:val="00944BAA"/>
    <w:rsid w:val="00966F9D"/>
    <w:rsid w:val="00977107"/>
    <w:rsid w:val="009A73BC"/>
    <w:rsid w:val="009B44B8"/>
    <w:rsid w:val="009C7629"/>
    <w:rsid w:val="009D551C"/>
    <w:rsid w:val="00A46A4E"/>
    <w:rsid w:val="00A53D31"/>
    <w:rsid w:val="00A558DF"/>
    <w:rsid w:val="00A72107"/>
    <w:rsid w:val="00A72316"/>
    <w:rsid w:val="00A764E4"/>
    <w:rsid w:val="00A9035D"/>
    <w:rsid w:val="00AB2BC6"/>
    <w:rsid w:val="00AC13D9"/>
    <w:rsid w:val="00AE10CF"/>
    <w:rsid w:val="00AF1058"/>
    <w:rsid w:val="00B41293"/>
    <w:rsid w:val="00B45EC1"/>
    <w:rsid w:val="00B60ECA"/>
    <w:rsid w:val="00B62BEA"/>
    <w:rsid w:val="00B6399C"/>
    <w:rsid w:val="00B65AFB"/>
    <w:rsid w:val="00B66F4A"/>
    <w:rsid w:val="00B70C93"/>
    <w:rsid w:val="00BA56AD"/>
    <w:rsid w:val="00BC56AC"/>
    <w:rsid w:val="00BD2955"/>
    <w:rsid w:val="00BF004E"/>
    <w:rsid w:val="00C12B94"/>
    <w:rsid w:val="00C3562A"/>
    <w:rsid w:val="00C525D0"/>
    <w:rsid w:val="00C571C4"/>
    <w:rsid w:val="00C60BC5"/>
    <w:rsid w:val="00C76F6A"/>
    <w:rsid w:val="00C84131"/>
    <w:rsid w:val="00C962EE"/>
    <w:rsid w:val="00CC67E9"/>
    <w:rsid w:val="00CE5BD7"/>
    <w:rsid w:val="00D06B57"/>
    <w:rsid w:val="00D1210C"/>
    <w:rsid w:val="00D2584E"/>
    <w:rsid w:val="00D50DC5"/>
    <w:rsid w:val="00D75836"/>
    <w:rsid w:val="00D82EE2"/>
    <w:rsid w:val="00D8315E"/>
    <w:rsid w:val="00DA4333"/>
    <w:rsid w:val="00DA6254"/>
    <w:rsid w:val="00DB3D85"/>
    <w:rsid w:val="00DB4755"/>
    <w:rsid w:val="00E24AE6"/>
    <w:rsid w:val="00E36E67"/>
    <w:rsid w:val="00E61E05"/>
    <w:rsid w:val="00E7732B"/>
    <w:rsid w:val="00EE202F"/>
    <w:rsid w:val="00F0179A"/>
    <w:rsid w:val="00F03CF3"/>
    <w:rsid w:val="00F13F91"/>
    <w:rsid w:val="00F14440"/>
    <w:rsid w:val="00F147E9"/>
    <w:rsid w:val="00F14F1A"/>
    <w:rsid w:val="00F15087"/>
    <w:rsid w:val="00F2533E"/>
    <w:rsid w:val="00F2744B"/>
    <w:rsid w:val="00F32045"/>
    <w:rsid w:val="00F46121"/>
    <w:rsid w:val="00F63BC6"/>
    <w:rsid w:val="00F84B30"/>
    <w:rsid w:val="00FB2A67"/>
    <w:rsid w:val="00FB79C4"/>
    <w:rsid w:val="00FC094C"/>
    <w:rsid w:val="00FD028A"/>
    <w:rsid w:val="00FD2CFB"/>
    <w:rsid w:val="00FE3DC6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Textzstupnhosymbolu"/>
            </w:rPr>
            <w:t>Vyberte položku.</w:t>
          </w:r>
        </w:p>
      </w:docPartBody>
    </w:docPart>
    <w:docPart>
      <w:docPartPr>
        <w:name w:val="32EF9DE441034B8390BE910E4D90B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973F63-90C9-4CED-B902-3AF6E3C31BBE}"/>
      </w:docPartPr>
      <w:docPartBody>
        <w:p w:rsidR="000C4849" w:rsidRDefault="00B51D89" w:rsidP="00B51D89">
          <w:pPr>
            <w:pStyle w:val="32EF9DE441034B8390BE910E4D90B2BA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C4849"/>
    <w:rsid w:val="000E088E"/>
    <w:rsid w:val="001244DD"/>
    <w:rsid w:val="001B5059"/>
    <w:rsid w:val="00227A4C"/>
    <w:rsid w:val="002675FA"/>
    <w:rsid w:val="002C2F3A"/>
    <w:rsid w:val="002C6613"/>
    <w:rsid w:val="00340C58"/>
    <w:rsid w:val="003474AF"/>
    <w:rsid w:val="004010FE"/>
    <w:rsid w:val="004065BF"/>
    <w:rsid w:val="00421A00"/>
    <w:rsid w:val="00425141"/>
    <w:rsid w:val="004412FD"/>
    <w:rsid w:val="00465A85"/>
    <w:rsid w:val="004D74F0"/>
    <w:rsid w:val="0054123B"/>
    <w:rsid w:val="005A613A"/>
    <w:rsid w:val="005B48B2"/>
    <w:rsid w:val="006278FA"/>
    <w:rsid w:val="00687898"/>
    <w:rsid w:val="00712FA4"/>
    <w:rsid w:val="00723B4A"/>
    <w:rsid w:val="007700DA"/>
    <w:rsid w:val="00770249"/>
    <w:rsid w:val="00777685"/>
    <w:rsid w:val="00804490"/>
    <w:rsid w:val="00822C30"/>
    <w:rsid w:val="00850B77"/>
    <w:rsid w:val="00882C39"/>
    <w:rsid w:val="00884E60"/>
    <w:rsid w:val="008D0548"/>
    <w:rsid w:val="00900199"/>
    <w:rsid w:val="009261A5"/>
    <w:rsid w:val="00A021CB"/>
    <w:rsid w:val="00A566E7"/>
    <w:rsid w:val="00A6074F"/>
    <w:rsid w:val="00B07069"/>
    <w:rsid w:val="00B51D89"/>
    <w:rsid w:val="00B81792"/>
    <w:rsid w:val="00BB72C2"/>
    <w:rsid w:val="00BC1264"/>
    <w:rsid w:val="00C05E10"/>
    <w:rsid w:val="00C17818"/>
    <w:rsid w:val="00C30E9D"/>
    <w:rsid w:val="00CD05DF"/>
    <w:rsid w:val="00D6198C"/>
    <w:rsid w:val="00D77C82"/>
    <w:rsid w:val="00DE5699"/>
    <w:rsid w:val="00DF5959"/>
    <w:rsid w:val="00F243E7"/>
    <w:rsid w:val="00F26179"/>
    <w:rsid w:val="00F93621"/>
    <w:rsid w:val="00FB4C58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51D8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51D8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3CB2-F6AE-4AF1-AF21-13691402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18</cp:revision>
  <cp:lastPrinted>2014-12-11T10:29:00Z</cp:lastPrinted>
  <dcterms:created xsi:type="dcterms:W3CDTF">2015-12-10T15:05:00Z</dcterms:created>
  <dcterms:modified xsi:type="dcterms:W3CDTF">2016-02-11T10:10:00Z</dcterms:modified>
</cp:coreProperties>
</file>